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84727">
            <w:pPr>
              <w:pStyle w:val="Header"/>
              <w:spacing w:before="120" w:after="120"/>
            </w:pPr>
            <w:r>
              <w:t>NPRR Number</w:t>
            </w:r>
          </w:p>
        </w:tc>
        <w:tc>
          <w:tcPr>
            <w:tcW w:w="1260" w:type="dxa"/>
            <w:gridSpan w:val="2"/>
            <w:tcBorders>
              <w:bottom w:val="single" w:sz="4" w:space="0" w:color="auto"/>
            </w:tcBorders>
            <w:vAlign w:val="center"/>
          </w:tcPr>
          <w:p w14:paraId="58DFDEEC" w14:textId="2E7FB2D5" w:rsidR="00067FE2" w:rsidRDefault="004F68AA" w:rsidP="00C84727">
            <w:pPr>
              <w:pStyle w:val="Header"/>
              <w:jc w:val="center"/>
            </w:pPr>
            <w:hyperlink r:id="rId8" w:history="1">
              <w:r w:rsidR="00A21E3C" w:rsidRPr="00A21E3C">
                <w:rPr>
                  <w:rStyle w:val="Hyperlink"/>
                </w:rPr>
                <w:t>1272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FEC23A" w:rsidR="00067FE2" w:rsidRDefault="00A01516" w:rsidP="00F44236">
            <w:pPr>
              <w:pStyle w:val="Header"/>
            </w:pPr>
            <w:r>
              <w:t xml:space="preserve">Voltage Support </w:t>
            </w:r>
            <w:r w:rsidR="001B692E">
              <w:t xml:space="preserve">at </w:t>
            </w:r>
            <w:r>
              <w:t>Private Use Networks</w:t>
            </w:r>
          </w:p>
        </w:tc>
      </w:tr>
      <w:tr w:rsidR="00254860" w:rsidRPr="00E01925" w14:paraId="398BCBF4" w14:textId="77777777" w:rsidTr="009348C2">
        <w:trPr>
          <w:trHeight w:val="539"/>
        </w:trPr>
        <w:tc>
          <w:tcPr>
            <w:tcW w:w="2857" w:type="dxa"/>
            <w:gridSpan w:val="2"/>
            <w:shd w:val="clear" w:color="auto" w:fill="FFFFFF"/>
            <w:vAlign w:val="center"/>
          </w:tcPr>
          <w:p w14:paraId="330AEDFD" w14:textId="15CB1CCB" w:rsidR="00254860" w:rsidRPr="00254860" w:rsidRDefault="00254860" w:rsidP="009348C2">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16A45634" w14:textId="543C7E5A" w:rsidR="00254860" w:rsidRPr="00E01925" w:rsidRDefault="00254860" w:rsidP="00C84727">
            <w:pPr>
              <w:pStyle w:val="NormalArial"/>
              <w:spacing w:before="120" w:after="120"/>
            </w:pPr>
            <w:r>
              <w:t>March 12</w:t>
            </w:r>
            <w:r>
              <w:t>, 2025</w:t>
            </w:r>
          </w:p>
        </w:tc>
      </w:tr>
      <w:tr w:rsidR="00254860" w:rsidRPr="00E01925" w14:paraId="4C8462EA" w14:textId="77777777" w:rsidTr="009348C2">
        <w:trPr>
          <w:trHeight w:val="431"/>
        </w:trPr>
        <w:tc>
          <w:tcPr>
            <w:tcW w:w="2857" w:type="dxa"/>
            <w:gridSpan w:val="2"/>
            <w:shd w:val="clear" w:color="auto" w:fill="FFFFFF"/>
            <w:vAlign w:val="center"/>
          </w:tcPr>
          <w:p w14:paraId="6EC84B75" w14:textId="288945C5" w:rsidR="00254860" w:rsidRPr="00E01925" w:rsidRDefault="00254860" w:rsidP="009348C2">
            <w:pPr>
              <w:pStyle w:val="Header"/>
              <w:spacing w:before="120" w:after="120"/>
              <w:rPr>
                <w:bCs w:val="0"/>
              </w:rPr>
            </w:pPr>
            <w:r>
              <w:rPr>
                <w:bCs w:val="0"/>
              </w:rPr>
              <w:t>Action</w:t>
            </w:r>
          </w:p>
        </w:tc>
        <w:tc>
          <w:tcPr>
            <w:tcW w:w="7583" w:type="dxa"/>
            <w:gridSpan w:val="3"/>
            <w:shd w:val="clear" w:color="auto" w:fill="FFFFFF"/>
            <w:vAlign w:val="center"/>
          </w:tcPr>
          <w:p w14:paraId="1503C40A" w14:textId="36C3BA56" w:rsidR="00254860" w:rsidRDefault="00254860" w:rsidP="00C84727">
            <w:pPr>
              <w:pStyle w:val="NormalArial"/>
              <w:spacing w:before="120" w:after="120"/>
            </w:pPr>
            <w:r>
              <w:t>Tabled</w:t>
            </w:r>
          </w:p>
        </w:tc>
      </w:tr>
      <w:tr w:rsidR="00254860" w:rsidRPr="00E01925" w14:paraId="0B6C9D8F" w14:textId="77777777" w:rsidTr="009348C2">
        <w:trPr>
          <w:trHeight w:val="728"/>
        </w:trPr>
        <w:tc>
          <w:tcPr>
            <w:tcW w:w="2857" w:type="dxa"/>
            <w:gridSpan w:val="2"/>
            <w:shd w:val="clear" w:color="auto" w:fill="FFFFFF"/>
            <w:vAlign w:val="center"/>
          </w:tcPr>
          <w:p w14:paraId="53E5FC1E" w14:textId="2FC82E25" w:rsidR="00254860" w:rsidRPr="00E01925" w:rsidRDefault="00254860" w:rsidP="009348C2">
            <w:pPr>
              <w:pStyle w:val="Header"/>
              <w:spacing w:before="120" w:after="120"/>
              <w:rPr>
                <w:bCs w:val="0"/>
              </w:rPr>
            </w:pPr>
            <w:r>
              <w:t>Timeline</w:t>
            </w:r>
          </w:p>
        </w:tc>
        <w:tc>
          <w:tcPr>
            <w:tcW w:w="7583" w:type="dxa"/>
            <w:gridSpan w:val="3"/>
            <w:shd w:val="clear" w:color="auto" w:fill="FFFFFF"/>
            <w:vAlign w:val="center"/>
          </w:tcPr>
          <w:p w14:paraId="597C2A38" w14:textId="48DE4DBF" w:rsidR="00254860" w:rsidRPr="00254860" w:rsidRDefault="00254860" w:rsidP="00254860">
            <w:pPr>
              <w:pStyle w:val="Header"/>
              <w:rPr>
                <w:b w:val="0"/>
              </w:rPr>
            </w:pPr>
            <w:r>
              <w:rPr>
                <w:b w:val="0"/>
              </w:rPr>
              <w:t>Normal</w:t>
            </w:r>
          </w:p>
        </w:tc>
      </w:tr>
      <w:tr w:rsidR="00254860" w:rsidRPr="00E01925" w14:paraId="37AD7D43" w14:textId="77777777" w:rsidTr="009348C2">
        <w:trPr>
          <w:trHeight w:val="791"/>
        </w:trPr>
        <w:tc>
          <w:tcPr>
            <w:tcW w:w="2857" w:type="dxa"/>
            <w:gridSpan w:val="2"/>
            <w:shd w:val="clear" w:color="auto" w:fill="FFFFFF"/>
            <w:vAlign w:val="center"/>
          </w:tcPr>
          <w:p w14:paraId="64335048" w14:textId="36BC4CA9" w:rsidR="00254860" w:rsidDel="00254860" w:rsidRDefault="00254860" w:rsidP="009348C2">
            <w:pPr>
              <w:pStyle w:val="Header"/>
              <w:spacing w:before="120" w:after="120"/>
            </w:pPr>
            <w:r>
              <w:t>Proposed Effective Date</w:t>
            </w:r>
          </w:p>
        </w:tc>
        <w:tc>
          <w:tcPr>
            <w:tcW w:w="7583" w:type="dxa"/>
            <w:gridSpan w:val="3"/>
            <w:shd w:val="clear" w:color="auto" w:fill="FFFFFF"/>
            <w:vAlign w:val="center"/>
          </w:tcPr>
          <w:p w14:paraId="1F9BD0FF" w14:textId="373D434C" w:rsidR="00254860" w:rsidRPr="00254860" w:rsidDel="00254860" w:rsidRDefault="00254860" w:rsidP="00254860">
            <w:pPr>
              <w:pStyle w:val="Header"/>
              <w:rPr>
                <w:b w:val="0"/>
              </w:rPr>
            </w:pPr>
            <w:r>
              <w:rPr>
                <w:b w:val="0"/>
              </w:rPr>
              <w:t>To be determined</w:t>
            </w:r>
          </w:p>
        </w:tc>
      </w:tr>
      <w:tr w:rsidR="00254860" w:rsidRPr="00E01925" w14:paraId="0C2047EE" w14:textId="77777777" w:rsidTr="009348C2">
        <w:trPr>
          <w:trHeight w:val="800"/>
        </w:trPr>
        <w:tc>
          <w:tcPr>
            <w:tcW w:w="2857" w:type="dxa"/>
            <w:gridSpan w:val="2"/>
            <w:shd w:val="clear" w:color="auto" w:fill="FFFFFF"/>
            <w:vAlign w:val="center"/>
          </w:tcPr>
          <w:p w14:paraId="00636EB0" w14:textId="2A228B32" w:rsidR="00254860" w:rsidDel="00254860" w:rsidRDefault="00254860" w:rsidP="009348C2">
            <w:pPr>
              <w:pStyle w:val="Header"/>
              <w:spacing w:before="120" w:after="120"/>
            </w:pPr>
            <w:r>
              <w:t>Priority and Rank Assigned</w:t>
            </w:r>
          </w:p>
        </w:tc>
        <w:tc>
          <w:tcPr>
            <w:tcW w:w="7583" w:type="dxa"/>
            <w:gridSpan w:val="3"/>
            <w:shd w:val="clear" w:color="auto" w:fill="FFFFFF"/>
            <w:vAlign w:val="center"/>
          </w:tcPr>
          <w:p w14:paraId="019A00E0" w14:textId="2039DB54" w:rsidR="00254860" w:rsidRPr="00254860" w:rsidDel="00254860" w:rsidRDefault="00254860" w:rsidP="00254860">
            <w:pPr>
              <w:pStyle w:val="Header"/>
              <w:rPr>
                <w:b w:val="0"/>
              </w:rPr>
            </w:pPr>
            <w:r>
              <w:rPr>
                <w:b w:val="0"/>
              </w:rPr>
              <w:t>To be determined</w:t>
            </w:r>
          </w:p>
        </w:tc>
      </w:tr>
      <w:tr w:rsidR="009D17F0" w14:paraId="117EEC9D" w14:textId="77777777" w:rsidTr="00F44236">
        <w:trPr>
          <w:trHeight w:val="773"/>
        </w:trPr>
        <w:tc>
          <w:tcPr>
            <w:tcW w:w="2880" w:type="dxa"/>
            <w:gridSpan w:val="3"/>
            <w:tcBorders>
              <w:top w:val="single" w:sz="4" w:space="0" w:color="auto"/>
              <w:bottom w:val="single" w:sz="4" w:space="0" w:color="auto"/>
            </w:tcBorders>
            <w:shd w:val="clear" w:color="auto" w:fill="FFFFFF"/>
            <w:vAlign w:val="center"/>
          </w:tcPr>
          <w:p w14:paraId="598A8D29" w14:textId="77777777" w:rsidR="009D17F0" w:rsidRDefault="0007682E" w:rsidP="00C8472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9191843" w:rsidR="009D17F0" w:rsidRPr="00FB509B" w:rsidRDefault="00A01516" w:rsidP="00F44236">
            <w:pPr>
              <w:pStyle w:val="NormalArial"/>
            </w:pPr>
            <w:r>
              <w:t>3.15</w:t>
            </w:r>
            <w:r w:rsidR="00A404CE">
              <w:t>,</w:t>
            </w:r>
            <w:r>
              <w:t xml:space="preserve"> Voltage Support</w:t>
            </w:r>
          </w:p>
        </w:tc>
      </w:tr>
      <w:tr w:rsidR="00C9766A" w14:paraId="112502C0" w14:textId="77777777" w:rsidTr="00BC2D06">
        <w:trPr>
          <w:trHeight w:val="518"/>
        </w:trPr>
        <w:tc>
          <w:tcPr>
            <w:tcW w:w="2880" w:type="dxa"/>
            <w:gridSpan w:val="3"/>
            <w:tcBorders>
              <w:bottom w:val="single" w:sz="4" w:space="0" w:color="auto"/>
            </w:tcBorders>
            <w:shd w:val="clear" w:color="auto" w:fill="FFFFFF"/>
            <w:vAlign w:val="center"/>
          </w:tcPr>
          <w:p w14:paraId="4D47FBFB" w14:textId="77777777" w:rsidR="00C9766A" w:rsidRDefault="00625E5D" w:rsidP="00C8472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67A1856" w:rsidR="00C9766A" w:rsidRPr="00FB509B" w:rsidRDefault="00A01516" w:rsidP="00176375">
            <w:pPr>
              <w:pStyle w:val="NormalArial"/>
              <w:spacing w:before="120" w:after="120"/>
            </w:pPr>
            <w:r w:rsidRPr="0056217A">
              <w:t>None</w:t>
            </w:r>
          </w:p>
        </w:tc>
      </w:tr>
      <w:tr w:rsidR="009D17F0" w14:paraId="37367474" w14:textId="77777777" w:rsidTr="00BC2D06">
        <w:trPr>
          <w:trHeight w:val="518"/>
        </w:trPr>
        <w:tc>
          <w:tcPr>
            <w:tcW w:w="2880" w:type="dxa"/>
            <w:gridSpan w:val="3"/>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5D9D3E4" w14:textId="7FF76D9C" w:rsidR="00A26663" w:rsidRDefault="00AA3C1D" w:rsidP="00C84727">
            <w:pPr>
              <w:pStyle w:val="NormalArial"/>
              <w:spacing w:before="120" w:after="120"/>
              <w:rPr>
                <w:rFonts w:cs="Arial"/>
                <w:iCs/>
              </w:rPr>
            </w:pPr>
            <w:r>
              <w:t xml:space="preserve">This Nodal Protocol Revision Request (NPRR) clarifies that </w:t>
            </w:r>
            <w:r>
              <w:rPr>
                <w:rFonts w:cs="Arial"/>
                <w:iCs/>
              </w:rPr>
              <w:t xml:space="preserve">Section 3.15 should be applied to require ERCOT to </w:t>
            </w:r>
            <w:r w:rsidRPr="0018129F">
              <w:rPr>
                <w:rFonts w:cs="Arial"/>
                <w:iCs/>
              </w:rPr>
              <w:t>independently</w:t>
            </w:r>
            <w:r>
              <w:rPr>
                <w:rFonts w:cs="Arial"/>
                <w:iCs/>
              </w:rPr>
              <w:t xml:space="preserve"> evaluate the Reactive Power requirements of Generation Resources excluding the effects of co-located retail load. </w:t>
            </w:r>
            <w:r w:rsidR="00C4334C">
              <w:rPr>
                <w:rFonts w:cs="Arial"/>
                <w:iCs/>
              </w:rPr>
              <w:t xml:space="preserve"> </w:t>
            </w:r>
            <w:r>
              <w:rPr>
                <w:rFonts w:cs="Arial"/>
                <w:iCs/>
              </w:rPr>
              <w:t>As such</w:t>
            </w:r>
            <w:r w:rsidR="004E4D34">
              <w:rPr>
                <w:rFonts w:cs="Arial"/>
                <w:iCs/>
              </w:rPr>
              <w:t>,</w:t>
            </w:r>
            <w:r>
              <w:rPr>
                <w:rFonts w:cs="Arial"/>
                <w:iCs/>
              </w:rPr>
              <w:t xml:space="preserve"> any Generation </w:t>
            </w:r>
            <w:r w:rsidR="005806CF">
              <w:rPr>
                <w:rFonts w:cs="Arial"/>
                <w:iCs/>
              </w:rPr>
              <w:t>Resource</w:t>
            </w:r>
            <w:r w:rsidR="004E4D34">
              <w:rPr>
                <w:rFonts w:cs="Arial"/>
                <w:iCs/>
              </w:rPr>
              <w:t>s</w:t>
            </w:r>
            <w:r w:rsidR="005806CF">
              <w:rPr>
                <w:rFonts w:cs="Arial"/>
                <w:iCs/>
              </w:rPr>
              <w:t xml:space="preserve"> </w:t>
            </w:r>
            <w:r>
              <w:rPr>
                <w:rFonts w:cs="Arial"/>
                <w:iCs/>
              </w:rPr>
              <w:t xml:space="preserve">that meet the requirements of the </w:t>
            </w:r>
            <w:r w:rsidR="00D76DAD">
              <w:rPr>
                <w:rFonts w:cs="Arial"/>
                <w:iCs/>
              </w:rPr>
              <w:t>P</w:t>
            </w:r>
            <w:r>
              <w:rPr>
                <w:rFonts w:cs="Arial"/>
                <w:iCs/>
              </w:rPr>
              <w:t xml:space="preserve">rotocols as standalone </w:t>
            </w:r>
            <w:r w:rsidR="003C36FA">
              <w:rPr>
                <w:rFonts w:cs="Arial"/>
                <w:iCs/>
              </w:rPr>
              <w:t>G</w:t>
            </w:r>
            <w:r>
              <w:rPr>
                <w:rFonts w:cs="Arial"/>
                <w:iCs/>
              </w:rPr>
              <w:t>enerat</w:t>
            </w:r>
            <w:r w:rsidR="003C36FA">
              <w:rPr>
                <w:rFonts w:cs="Arial"/>
                <w:iCs/>
              </w:rPr>
              <w:t>ion Resource</w:t>
            </w:r>
            <w:r w:rsidR="004E4D34">
              <w:rPr>
                <w:rFonts w:cs="Arial"/>
                <w:iCs/>
              </w:rPr>
              <w:t>s</w:t>
            </w:r>
            <w:r>
              <w:rPr>
                <w:rFonts w:cs="Arial"/>
                <w:iCs/>
              </w:rPr>
              <w:t xml:space="preserve"> shall not have additional </w:t>
            </w:r>
            <w:r w:rsidR="00C4334C">
              <w:rPr>
                <w:rFonts w:cs="Arial"/>
                <w:iCs/>
              </w:rPr>
              <w:t xml:space="preserve">Reactive Power </w:t>
            </w:r>
            <w:r>
              <w:rPr>
                <w:rFonts w:cs="Arial"/>
                <w:iCs/>
              </w:rPr>
              <w:t xml:space="preserve">requirements imposed </w:t>
            </w:r>
            <w:proofErr w:type="gramStart"/>
            <w:r>
              <w:rPr>
                <w:rFonts w:cs="Arial"/>
                <w:iCs/>
              </w:rPr>
              <w:t>as a result of</w:t>
            </w:r>
            <w:proofErr w:type="gramEnd"/>
            <w:r>
              <w:rPr>
                <w:rFonts w:cs="Arial"/>
                <w:iCs/>
              </w:rPr>
              <w:t xml:space="preserve"> co-</w:t>
            </w:r>
            <w:r w:rsidR="005806CF">
              <w:rPr>
                <w:rFonts w:cs="Arial"/>
                <w:iCs/>
              </w:rPr>
              <w:t>locating with load</w:t>
            </w:r>
            <w:r w:rsidR="003C36FA">
              <w:rPr>
                <w:rFonts w:cs="Arial"/>
                <w:iCs/>
              </w:rPr>
              <w:t xml:space="preserve">. </w:t>
            </w:r>
          </w:p>
          <w:p w14:paraId="6A00AE95" w14:textId="51E72E5C" w:rsidR="009D17F0" w:rsidRPr="00FB509B" w:rsidRDefault="00A26663" w:rsidP="00C84727">
            <w:pPr>
              <w:pStyle w:val="NormalArial"/>
              <w:spacing w:before="120" w:after="120"/>
            </w:pPr>
            <w:r>
              <w:rPr>
                <w:rFonts w:cs="Arial"/>
                <w:iCs/>
              </w:rPr>
              <w:t>Further</w:t>
            </w:r>
            <w:r w:rsidR="004E4D34">
              <w:rPr>
                <w:rFonts w:cs="Arial"/>
                <w:iCs/>
              </w:rPr>
              <w:t>,</w:t>
            </w:r>
            <w:r>
              <w:rPr>
                <w:rFonts w:cs="Arial"/>
                <w:iCs/>
              </w:rPr>
              <w:t xml:space="preserve"> the language clarifies that the onsite </w:t>
            </w:r>
            <w:r w:rsidR="005806CF">
              <w:rPr>
                <w:rFonts w:cs="Arial"/>
                <w:iCs/>
              </w:rPr>
              <w:t xml:space="preserve">load </w:t>
            </w:r>
            <w:r>
              <w:rPr>
                <w:rFonts w:cs="Arial"/>
                <w:iCs/>
              </w:rPr>
              <w:t xml:space="preserve">must also </w:t>
            </w:r>
            <w:r w:rsidR="00590724">
              <w:rPr>
                <w:rFonts w:cs="Arial"/>
                <w:iCs/>
              </w:rPr>
              <w:t xml:space="preserve">comply with </w:t>
            </w:r>
            <w:r>
              <w:t xml:space="preserve">the power factor requirements for retail </w:t>
            </w:r>
            <w:r w:rsidR="00D76DAD">
              <w:t>C</w:t>
            </w:r>
            <w:r>
              <w:t>ustomers in the applicable tariff for retail delivery service.</w:t>
            </w:r>
            <w:r>
              <w:rPr>
                <w:rFonts w:cs="Arial"/>
                <w:iCs/>
              </w:rPr>
              <w:t xml:space="preserve"> </w:t>
            </w:r>
            <w:r w:rsidR="003C36FA">
              <w:rPr>
                <w:rFonts w:cs="Arial"/>
                <w:iCs/>
              </w:rPr>
              <w:t xml:space="preserve"> </w:t>
            </w:r>
            <w:r w:rsidR="00AA3C1D">
              <w:rPr>
                <w:rFonts w:cs="Arial"/>
                <w:iCs/>
              </w:rPr>
              <w:t xml:space="preserve"> </w:t>
            </w:r>
          </w:p>
        </w:tc>
      </w:tr>
      <w:tr w:rsidR="009D17F0" w14:paraId="7C0519CA" w14:textId="77777777" w:rsidTr="00625E5D">
        <w:trPr>
          <w:trHeight w:val="518"/>
        </w:trPr>
        <w:tc>
          <w:tcPr>
            <w:tcW w:w="2880" w:type="dxa"/>
            <w:gridSpan w:val="3"/>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9543EB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C5146AF"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B8D86B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F499EC0"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ACF9D38"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77BE476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254860">
        <w:trPr>
          <w:trHeight w:val="518"/>
        </w:trPr>
        <w:tc>
          <w:tcPr>
            <w:tcW w:w="2880" w:type="dxa"/>
            <w:gridSpan w:val="3"/>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438E1CA" w14:textId="61F4BDC4" w:rsidR="00590724" w:rsidRDefault="00590724" w:rsidP="00C84727">
            <w:pPr>
              <w:pStyle w:val="NormalArial"/>
              <w:spacing w:before="120" w:after="120"/>
            </w:pPr>
            <w:r>
              <w:t>ERCOT recently indicated to O</w:t>
            </w:r>
            <w:r w:rsidR="00D76DAD">
              <w:t>ccidental</w:t>
            </w:r>
            <w:r>
              <w:t xml:space="preserve"> that it is interpreting Section 3.15 to require a Generation Resource that is co-located with retail load in a Private Use Network to maintain Reactive Power requirements after compensating for any VAr consumption by the retail load.  This imposes an additional burden on a co-located Generation Resource beyond what is required of any other Resource that is not located within a P</w:t>
            </w:r>
            <w:r w:rsidR="00A44029">
              <w:t xml:space="preserve">rivate </w:t>
            </w:r>
            <w:r>
              <w:t>U</w:t>
            </w:r>
            <w:r w:rsidR="00A44029">
              <w:t xml:space="preserve">se </w:t>
            </w:r>
            <w:r>
              <w:t>N</w:t>
            </w:r>
            <w:r w:rsidR="00A44029">
              <w:t>etwork</w:t>
            </w:r>
            <w:r>
              <w:t>.  Requiring the Generation Resource to compensate for any VAr consumption by a load—even when the load is satisfying the applicable utility tariff requirements—results in a higher performance standard being arbitrarily applied to Generation Resources within a P</w:t>
            </w:r>
            <w:r w:rsidR="00A44029">
              <w:t xml:space="preserve">rivate </w:t>
            </w:r>
            <w:r>
              <w:t>U</w:t>
            </w:r>
            <w:r w:rsidR="00A44029">
              <w:t xml:space="preserve">se </w:t>
            </w:r>
            <w:r>
              <w:t>N</w:t>
            </w:r>
            <w:r w:rsidR="00A44029">
              <w:t>etwork</w:t>
            </w:r>
            <w:r>
              <w:t xml:space="preserve"> without any </w:t>
            </w:r>
            <w:r w:rsidR="0075436D">
              <w:t xml:space="preserve">explicit </w:t>
            </w:r>
            <w:r w:rsidR="00D76DAD">
              <w:t>P</w:t>
            </w:r>
            <w:r w:rsidR="0075436D">
              <w:t xml:space="preserve">rotocol guidance or </w:t>
            </w:r>
            <w:r>
              <w:t xml:space="preserve">reliability justification.  </w:t>
            </w:r>
          </w:p>
          <w:p w14:paraId="313E5647" w14:textId="528B8D7B" w:rsidR="00625E5D" w:rsidRPr="00625E5D" w:rsidRDefault="00590724" w:rsidP="00C84727">
            <w:pPr>
              <w:pStyle w:val="NormalArial"/>
              <w:spacing w:before="120" w:after="120"/>
              <w:rPr>
                <w:iCs/>
                <w:kern w:val="24"/>
              </w:rPr>
            </w:pPr>
            <w:r>
              <w:t xml:space="preserve">Most importantly, this interpretation of the </w:t>
            </w:r>
            <w:r w:rsidR="00D76DAD">
              <w:t>P</w:t>
            </w:r>
            <w:r>
              <w:t xml:space="preserve">rotocols is not clear from the language of Section 3.15, which only states that Reactive Power will be measured at the </w:t>
            </w:r>
            <w:r w:rsidR="002156AD">
              <w:t>Point of Interconnection Bus (</w:t>
            </w:r>
            <w:r>
              <w:t>POIB</w:t>
            </w:r>
            <w:r w:rsidR="002156AD">
              <w:t>)</w:t>
            </w:r>
            <w:r>
              <w:t xml:space="preserve"> but does not mention compensating for any retail load within the P</w:t>
            </w:r>
            <w:r w:rsidR="00A44029">
              <w:t xml:space="preserve">rivate </w:t>
            </w:r>
            <w:r>
              <w:t>U</w:t>
            </w:r>
            <w:r w:rsidR="00A44029">
              <w:t xml:space="preserve">se </w:t>
            </w:r>
            <w:r>
              <w:t>N</w:t>
            </w:r>
            <w:r w:rsidR="00A44029">
              <w:t>etwork</w:t>
            </w:r>
            <w:r w:rsidR="0075436D">
              <w:t xml:space="preserve">, or anything about </w:t>
            </w:r>
            <w:r w:rsidR="0075436D" w:rsidRPr="00E12E1D">
              <w:t>how</w:t>
            </w:r>
            <w:r w:rsidR="0075436D">
              <w:t xml:space="preserve"> the measurement will be made differently for a P</w:t>
            </w:r>
            <w:r w:rsidR="00A44029">
              <w:t xml:space="preserve">rivate </w:t>
            </w:r>
            <w:r w:rsidR="0075436D">
              <w:t>U</w:t>
            </w:r>
            <w:r w:rsidR="00A44029">
              <w:t xml:space="preserve">se </w:t>
            </w:r>
            <w:r w:rsidR="0075436D">
              <w:t>N</w:t>
            </w:r>
            <w:r w:rsidR="00A44029">
              <w:t>etwork</w:t>
            </w:r>
            <w:r w:rsidR="0075436D">
              <w:t xml:space="preserve"> versus any other Generation Resource.  </w:t>
            </w:r>
            <w:r w:rsidRPr="0075436D">
              <w:t>As</w:t>
            </w:r>
            <w:r>
              <w:t xml:space="preserve"> a result, O</w:t>
            </w:r>
            <w:r w:rsidR="00D76DAD">
              <w:t>ccidental</w:t>
            </w:r>
            <w:r>
              <w:t xml:space="preserve"> and others developing </w:t>
            </w:r>
            <w:r w:rsidR="0075436D">
              <w:t>new, high-priority</w:t>
            </w:r>
            <w:r>
              <w:t xml:space="preserve"> projects with </w:t>
            </w:r>
            <w:r w:rsidR="0075436D">
              <w:t>co-located</w:t>
            </w:r>
            <w:r>
              <w:t xml:space="preserve"> generation are in a position of potentially </w:t>
            </w:r>
            <w:r w:rsidR="0075436D">
              <w:t xml:space="preserve">significantly </w:t>
            </w:r>
            <w:r>
              <w:t>delaying</w:t>
            </w:r>
            <w:r w:rsidR="00E12E1D">
              <w:t xml:space="preserve"> or incurring unjust costs</w:t>
            </w:r>
            <w:r>
              <w:t xml:space="preserve"> </w:t>
            </w:r>
            <w:r w:rsidR="00E12E1D">
              <w:t xml:space="preserve">for these </w:t>
            </w:r>
            <w:r>
              <w:t xml:space="preserve">projects </w:t>
            </w:r>
            <w:r w:rsidR="0075436D">
              <w:t xml:space="preserve">due to this </w:t>
            </w:r>
            <w:r w:rsidR="00D76DAD">
              <w:t>P</w:t>
            </w:r>
            <w:r w:rsidR="0075436D">
              <w:t>rotocol interpretation.  O</w:t>
            </w:r>
            <w:r w:rsidR="00D76DAD">
              <w:t>ccidental</w:t>
            </w:r>
            <w:r w:rsidR="0075436D">
              <w:t xml:space="preserve"> does not believe the current </w:t>
            </w:r>
            <w:r w:rsidR="00D76DAD">
              <w:t>P</w:t>
            </w:r>
            <w:r w:rsidR="0075436D">
              <w:t xml:space="preserve">rotocol language supports this </w:t>
            </w:r>
            <w:r w:rsidR="00A17E90">
              <w:t>interpretation but</w:t>
            </w:r>
            <w:r w:rsidR="0075436D">
              <w:t xml:space="preserve"> is pursuing this NPRR </w:t>
            </w:r>
            <w:proofErr w:type="gramStart"/>
            <w:r w:rsidR="0075436D">
              <w:t>in an effort to</w:t>
            </w:r>
            <w:proofErr w:type="gramEnd"/>
            <w:r w:rsidR="0075436D">
              <w:t xml:space="preserve"> clarify the issue quickly </w:t>
            </w:r>
            <w:r w:rsidR="00A17E90">
              <w:t>for projects currently underway</w:t>
            </w:r>
            <w:r w:rsidR="0075436D">
              <w:t xml:space="preserve">.   </w:t>
            </w:r>
            <w:r>
              <w:t xml:space="preserve"> </w:t>
            </w:r>
          </w:p>
        </w:tc>
      </w:tr>
      <w:tr w:rsidR="00254860" w14:paraId="22A43572" w14:textId="77777777" w:rsidTr="00254860">
        <w:trPr>
          <w:trHeight w:val="518"/>
        </w:trPr>
        <w:tc>
          <w:tcPr>
            <w:tcW w:w="2880" w:type="dxa"/>
            <w:gridSpan w:val="3"/>
            <w:shd w:val="clear" w:color="auto" w:fill="FFFFFF"/>
            <w:vAlign w:val="center"/>
          </w:tcPr>
          <w:p w14:paraId="616F21E4" w14:textId="3B0E91D4" w:rsidR="00254860" w:rsidRDefault="00254860" w:rsidP="00F44236">
            <w:pPr>
              <w:pStyle w:val="Header"/>
            </w:pPr>
            <w:r>
              <w:t>PRS Decision</w:t>
            </w:r>
          </w:p>
        </w:tc>
        <w:tc>
          <w:tcPr>
            <w:tcW w:w="7560" w:type="dxa"/>
            <w:gridSpan w:val="2"/>
            <w:vAlign w:val="center"/>
          </w:tcPr>
          <w:p w14:paraId="7F741059" w14:textId="5D5CF2DF" w:rsidR="00254860" w:rsidRDefault="00254860" w:rsidP="00C84727">
            <w:pPr>
              <w:pStyle w:val="NormalArial"/>
              <w:spacing w:before="120" w:after="120"/>
            </w:pPr>
            <w:r>
              <w:t>On 3/12/25, PRS voted unanimously t</w:t>
            </w:r>
            <w:r w:rsidRPr="00254860">
              <w:t>o table NPRR1272 and refer the issue to ROS</w:t>
            </w:r>
            <w:r>
              <w:t>.  All Market Segments participated in the vote.</w:t>
            </w:r>
          </w:p>
        </w:tc>
      </w:tr>
      <w:tr w:rsidR="00254860" w14:paraId="4A7DEEF5" w14:textId="77777777" w:rsidTr="00BC2D06">
        <w:trPr>
          <w:trHeight w:val="518"/>
        </w:trPr>
        <w:tc>
          <w:tcPr>
            <w:tcW w:w="2880" w:type="dxa"/>
            <w:gridSpan w:val="3"/>
            <w:tcBorders>
              <w:bottom w:val="single" w:sz="4" w:space="0" w:color="auto"/>
            </w:tcBorders>
            <w:shd w:val="clear" w:color="auto" w:fill="FFFFFF"/>
            <w:vAlign w:val="center"/>
          </w:tcPr>
          <w:p w14:paraId="5D473068" w14:textId="3BA091E3" w:rsidR="00254860" w:rsidRDefault="00254860" w:rsidP="009348C2">
            <w:pPr>
              <w:pStyle w:val="Header"/>
              <w:spacing w:before="120" w:after="120"/>
            </w:pPr>
            <w:r>
              <w:t>Summary of PRS Discussion</w:t>
            </w:r>
          </w:p>
        </w:tc>
        <w:tc>
          <w:tcPr>
            <w:tcW w:w="7560" w:type="dxa"/>
            <w:gridSpan w:val="2"/>
            <w:tcBorders>
              <w:bottom w:val="single" w:sz="4" w:space="0" w:color="auto"/>
            </w:tcBorders>
            <w:vAlign w:val="center"/>
          </w:tcPr>
          <w:p w14:paraId="0F18EE62" w14:textId="65908D99" w:rsidR="00254860" w:rsidRDefault="00254860" w:rsidP="00C84727">
            <w:pPr>
              <w:pStyle w:val="NormalArial"/>
              <w:spacing w:before="120" w:after="120"/>
            </w:pPr>
            <w:r>
              <w:t xml:space="preserve">On 3/12/25, </w:t>
            </w:r>
            <w:r w:rsidR="009348C2">
              <w:t>PRS referenced its decision not to grant NPRR1272 Urgency during their February 12, 2025 PRS meeting.</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54860" w:rsidRPr="001D0AB6" w14:paraId="23E55BA3" w14:textId="77777777" w:rsidTr="007104B9">
        <w:trPr>
          <w:trHeight w:val="432"/>
        </w:trPr>
        <w:tc>
          <w:tcPr>
            <w:tcW w:w="10440" w:type="dxa"/>
            <w:gridSpan w:val="2"/>
            <w:shd w:val="clear" w:color="auto" w:fill="FFFFFF"/>
            <w:vAlign w:val="center"/>
          </w:tcPr>
          <w:p w14:paraId="30DCDBB4" w14:textId="77777777" w:rsidR="00254860" w:rsidRPr="001D0AB6" w:rsidRDefault="00254860" w:rsidP="007104B9">
            <w:pPr>
              <w:ind w:hanging="2"/>
              <w:jc w:val="center"/>
              <w:rPr>
                <w:rFonts w:ascii="Arial" w:hAnsi="Arial"/>
                <w:b/>
              </w:rPr>
            </w:pPr>
            <w:r w:rsidRPr="001D0AB6">
              <w:rPr>
                <w:rFonts w:ascii="Arial" w:hAnsi="Arial"/>
                <w:b/>
              </w:rPr>
              <w:t>Opinions</w:t>
            </w:r>
          </w:p>
        </w:tc>
      </w:tr>
      <w:tr w:rsidR="00254860" w:rsidRPr="001D0AB6" w14:paraId="56CBACE8" w14:textId="77777777" w:rsidTr="007104B9">
        <w:trPr>
          <w:trHeight w:val="432"/>
        </w:trPr>
        <w:tc>
          <w:tcPr>
            <w:tcW w:w="2880" w:type="dxa"/>
            <w:shd w:val="clear" w:color="auto" w:fill="FFFFFF"/>
            <w:vAlign w:val="center"/>
          </w:tcPr>
          <w:p w14:paraId="30F94E7D" w14:textId="77777777" w:rsidR="00254860" w:rsidRPr="001D0AB6" w:rsidRDefault="00254860" w:rsidP="007104B9">
            <w:pPr>
              <w:tabs>
                <w:tab w:val="center" w:pos="4320"/>
                <w:tab w:val="right" w:pos="8640"/>
              </w:tabs>
              <w:spacing w:before="120" w:after="120"/>
              <w:ind w:hanging="2"/>
              <w:rPr>
                <w:rFonts w:ascii="Arial" w:hAnsi="Arial"/>
                <w:b/>
                <w:bCs/>
              </w:rPr>
            </w:pPr>
            <w:r w:rsidRPr="001D0AB6">
              <w:rPr>
                <w:rFonts w:ascii="Arial" w:hAnsi="Arial"/>
                <w:b/>
                <w:bCs/>
              </w:rPr>
              <w:lastRenderedPageBreak/>
              <w:t>Credit Review</w:t>
            </w:r>
          </w:p>
        </w:tc>
        <w:tc>
          <w:tcPr>
            <w:tcW w:w="7560" w:type="dxa"/>
            <w:vAlign w:val="center"/>
          </w:tcPr>
          <w:p w14:paraId="6744D5D1" w14:textId="77777777" w:rsidR="00254860" w:rsidRPr="001D0AB6" w:rsidRDefault="00254860" w:rsidP="007104B9">
            <w:pPr>
              <w:spacing w:before="120" w:after="120"/>
              <w:ind w:hanging="2"/>
              <w:rPr>
                <w:rFonts w:ascii="Arial" w:hAnsi="Arial"/>
              </w:rPr>
            </w:pPr>
            <w:r w:rsidRPr="001D0AB6">
              <w:rPr>
                <w:rFonts w:ascii="Arial" w:hAnsi="Arial"/>
              </w:rPr>
              <w:t>To be determined</w:t>
            </w:r>
          </w:p>
        </w:tc>
      </w:tr>
      <w:tr w:rsidR="00254860" w:rsidRPr="001D0AB6" w14:paraId="4A8E826A" w14:textId="77777777" w:rsidTr="007104B9">
        <w:trPr>
          <w:trHeight w:val="432"/>
        </w:trPr>
        <w:tc>
          <w:tcPr>
            <w:tcW w:w="2880" w:type="dxa"/>
            <w:shd w:val="clear" w:color="auto" w:fill="FFFFFF"/>
            <w:vAlign w:val="center"/>
          </w:tcPr>
          <w:p w14:paraId="5EB53565" w14:textId="77777777" w:rsidR="00254860" w:rsidRPr="001D0AB6" w:rsidRDefault="00254860" w:rsidP="007104B9">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8CE39DB" w14:textId="77777777" w:rsidR="00254860" w:rsidRPr="001D0AB6" w:rsidRDefault="00254860" w:rsidP="007104B9">
            <w:pPr>
              <w:spacing w:before="120" w:after="120"/>
              <w:ind w:hanging="2"/>
              <w:rPr>
                <w:rFonts w:ascii="Arial" w:hAnsi="Arial"/>
                <w:b/>
                <w:bCs/>
              </w:rPr>
            </w:pPr>
            <w:r w:rsidRPr="001D0AB6">
              <w:rPr>
                <w:rFonts w:ascii="Arial" w:hAnsi="Arial"/>
              </w:rPr>
              <w:t>To be determined</w:t>
            </w:r>
          </w:p>
        </w:tc>
      </w:tr>
      <w:tr w:rsidR="00254860" w:rsidRPr="001D0AB6" w14:paraId="1BAD09A7" w14:textId="77777777" w:rsidTr="007104B9">
        <w:trPr>
          <w:trHeight w:val="432"/>
        </w:trPr>
        <w:tc>
          <w:tcPr>
            <w:tcW w:w="2880" w:type="dxa"/>
            <w:shd w:val="clear" w:color="auto" w:fill="FFFFFF"/>
            <w:vAlign w:val="center"/>
          </w:tcPr>
          <w:p w14:paraId="582E0003" w14:textId="77777777" w:rsidR="00254860" w:rsidRPr="001D0AB6" w:rsidRDefault="00254860" w:rsidP="007104B9">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C35551" w14:textId="77777777" w:rsidR="00254860" w:rsidRPr="001D0AB6" w:rsidRDefault="00254860" w:rsidP="007104B9">
            <w:pPr>
              <w:spacing w:before="120" w:after="120"/>
              <w:ind w:hanging="2"/>
              <w:rPr>
                <w:rFonts w:ascii="Arial" w:hAnsi="Arial"/>
                <w:b/>
                <w:bCs/>
              </w:rPr>
            </w:pPr>
            <w:r w:rsidRPr="001D0AB6">
              <w:rPr>
                <w:rFonts w:ascii="Arial" w:hAnsi="Arial"/>
              </w:rPr>
              <w:t>To be determined</w:t>
            </w:r>
          </w:p>
        </w:tc>
      </w:tr>
      <w:tr w:rsidR="00254860" w:rsidRPr="001D0AB6" w14:paraId="2264EC1D" w14:textId="77777777" w:rsidTr="007104B9">
        <w:trPr>
          <w:trHeight w:val="432"/>
        </w:trPr>
        <w:tc>
          <w:tcPr>
            <w:tcW w:w="2880" w:type="dxa"/>
            <w:shd w:val="clear" w:color="auto" w:fill="FFFFFF"/>
            <w:vAlign w:val="center"/>
          </w:tcPr>
          <w:p w14:paraId="5857FDA5" w14:textId="77777777" w:rsidR="00254860" w:rsidRPr="001D0AB6" w:rsidRDefault="00254860" w:rsidP="007104B9">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2AA82B3" w14:textId="77777777" w:rsidR="00254860" w:rsidRPr="001D0AB6" w:rsidRDefault="00254860" w:rsidP="007104B9">
            <w:pPr>
              <w:spacing w:before="120" w:after="120"/>
              <w:ind w:hanging="2"/>
              <w:rPr>
                <w:rFonts w:ascii="Arial" w:hAnsi="Arial"/>
                <w:b/>
                <w:bCs/>
              </w:rPr>
            </w:pPr>
            <w:r w:rsidRPr="001D0AB6">
              <w:rPr>
                <w:rFonts w:ascii="Arial" w:hAnsi="Arial"/>
              </w:rPr>
              <w:t>To be determined</w:t>
            </w:r>
          </w:p>
        </w:tc>
      </w:tr>
    </w:tbl>
    <w:p w14:paraId="198EC161" w14:textId="77777777" w:rsidR="00254860" w:rsidRPr="00D85807" w:rsidRDefault="002548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219D119" w:rsidR="009A3772" w:rsidRDefault="00A01516">
            <w:pPr>
              <w:pStyle w:val="NormalArial"/>
            </w:pPr>
            <w:r>
              <w:t>Melissa Trevino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74623A4" w:rsidR="009A3772" w:rsidRDefault="004F68AA">
            <w:pPr>
              <w:pStyle w:val="NormalArial"/>
            </w:pPr>
            <w:hyperlink r:id="rId20" w:history="1">
              <w:r w:rsidR="00A01516" w:rsidRPr="006A7D19">
                <w:rPr>
                  <w:rStyle w:val="Hyperlink"/>
                </w:rPr>
                <w:t>melissa_trevino@oxy.com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5726C54" w:rsidR="009A3772" w:rsidRDefault="00A01516">
            <w:pPr>
              <w:pStyle w:val="NormalArial"/>
            </w:pPr>
            <w:r>
              <w:t>Occidental Chemical Corporation</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A8E7E89" w:rsidR="009A3772" w:rsidRDefault="00A01516">
            <w:pPr>
              <w:pStyle w:val="NormalArial"/>
            </w:pPr>
            <w:r>
              <w:t>713-366-5826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3CC45AA2" w:rsidR="009A3772" w:rsidRDefault="00A01516">
            <w:pPr>
              <w:pStyle w:val="NormalArial"/>
            </w:pPr>
            <w:r>
              <w:t>281-323-8801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0812B3" w:rsidR="009A3772" w:rsidRDefault="00A01516">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404CE" w:rsidRPr="00D56D61" w14:paraId="10A3A547" w14:textId="77777777" w:rsidTr="00D176CF">
        <w:trPr>
          <w:cantSplit/>
          <w:trHeight w:val="432"/>
        </w:trPr>
        <w:tc>
          <w:tcPr>
            <w:tcW w:w="2880" w:type="dxa"/>
            <w:vAlign w:val="center"/>
          </w:tcPr>
          <w:p w14:paraId="7884BA3B" w14:textId="77777777" w:rsidR="00A404CE" w:rsidRPr="007C199B" w:rsidRDefault="00A404CE" w:rsidP="00A404CE">
            <w:pPr>
              <w:pStyle w:val="NormalArial"/>
              <w:rPr>
                <w:b/>
              </w:rPr>
            </w:pPr>
            <w:r w:rsidRPr="007C199B">
              <w:rPr>
                <w:b/>
              </w:rPr>
              <w:t>Name</w:t>
            </w:r>
          </w:p>
        </w:tc>
        <w:tc>
          <w:tcPr>
            <w:tcW w:w="7560" w:type="dxa"/>
            <w:vAlign w:val="center"/>
          </w:tcPr>
          <w:p w14:paraId="16E95662" w14:textId="773CAC48" w:rsidR="00A404CE" w:rsidRPr="00D56D61" w:rsidRDefault="00A404CE" w:rsidP="00A404CE">
            <w:pPr>
              <w:pStyle w:val="NormalArial"/>
            </w:pPr>
            <w:r>
              <w:t>Jordan Troublefield</w:t>
            </w:r>
          </w:p>
        </w:tc>
      </w:tr>
      <w:tr w:rsidR="00A404CE" w:rsidRPr="00D56D61" w14:paraId="6B648C6B" w14:textId="77777777" w:rsidTr="00D176CF">
        <w:trPr>
          <w:cantSplit/>
          <w:trHeight w:val="432"/>
        </w:trPr>
        <w:tc>
          <w:tcPr>
            <w:tcW w:w="2880" w:type="dxa"/>
            <w:vAlign w:val="center"/>
          </w:tcPr>
          <w:p w14:paraId="710846B1" w14:textId="77777777" w:rsidR="00A404CE" w:rsidRPr="007C199B" w:rsidRDefault="00A404CE" w:rsidP="00A404CE">
            <w:pPr>
              <w:pStyle w:val="NormalArial"/>
              <w:rPr>
                <w:b/>
              </w:rPr>
            </w:pPr>
            <w:r w:rsidRPr="007C199B">
              <w:rPr>
                <w:b/>
              </w:rPr>
              <w:t>E-Mail Address</w:t>
            </w:r>
          </w:p>
        </w:tc>
        <w:tc>
          <w:tcPr>
            <w:tcW w:w="7560" w:type="dxa"/>
            <w:vAlign w:val="center"/>
          </w:tcPr>
          <w:p w14:paraId="658CF374" w14:textId="6DAA2AC8" w:rsidR="00A404CE" w:rsidRPr="00D56D61" w:rsidRDefault="004F68AA" w:rsidP="00A404CE">
            <w:pPr>
              <w:pStyle w:val="NormalArial"/>
            </w:pPr>
            <w:hyperlink r:id="rId21" w:history="1">
              <w:r w:rsidR="00A404CE" w:rsidRPr="002F4009">
                <w:rPr>
                  <w:rStyle w:val="Hyperlink"/>
                </w:rPr>
                <w:t>Jordan.Troublefield@ercot.com</w:t>
              </w:r>
            </w:hyperlink>
            <w:r w:rsidR="00A404CE">
              <w:t xml:space="preserve"> </w:t>
            </w:r>
          </w:p>
        </w:tc>
      </w:tr>
      <w:tr w:rsidR="00A404CE" w:rsidRPr="005370B5" w14:paraId="4DE85C0D" w14:textId="77777777" w:rsidTr="00D176CF">
        <w:trPr>
          <w:cantSplit/>
          <w:trHeight w:val="432"/>
        </w:trPr>
        <w:tc>
          <w:tcPr>
            <w:tcW w:w="2880" w:type="dxa"/>
            <w:vAlign w:val="center"/>
          </w:tcPr>
          <w:p w14:paraId="0B6BD890" w14:textId="77777777" w:rsidR="00A404CE" w:rsidRPr="007C199B" w:rsidRDefault="00A404CE" w:rsidP="00A404CE">
            <w:pPr>
              <w:pStyle w:val="NormalArial"/>
              <w:rPr>
                <w:b/>
              </w:rPr>
            </w:pPr>
            <w:r w:rsidRPr="007C199B">
              <w:rPr>
                <w:b/>
              </w:rPr>
              <w:t>Phone Number</w:t>
            </w:r>
          </w:p>
        </w:tc>
        <w:tc>
          <w:tcPr>
            <w:tcW w:w="7560" w:type="dxa"/>
            <w:vAlign w:val="center"/>
          </w:tcPr>
          <w:p w14:paraId="435FD12C" w14:textId="343838C3" w:rsidR="00A404CE" w:rsidRDefault="00A404CE" w:rsidP="00A404CE">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54860" w:rsidRPr="001D0AB6" w14:paraId="223DECF9" w14:textId="77777777" w:rsidTr="007104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218D7F" w14:textId="77777777" w:rsidR="00254860" w:rsidRPr="001D0AB6" w:rsidRDefault="00254860" w:rsidP="007104B9">
            <w:pPr>
              <w:ind w:hanging="2"/>
              <w:jc w:val="center"/>
              <w:rPr>
                <w:rFonts w:ascii="Arial" w:hAnsi="Arial"/>
                <w:b/>
              </w:rPr>
            </w:pPr>
            <w:r w:rsidRPr="001D0AB6">
              <w:rPr>
                <w:rFonts w:ascii="Arial" w:hAnsi="Arial"/>
                <w:b/>
              </w:rPr>
              <w:t>Comments Received</w:t>
            </w:r>
          </w:p>
        </w:tc>
      </w:tr>
      <w:tr w:rsidR="00254860" w:rsidRPr="001D0AB6" w14:paraId="13A49D2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8C9E6" w14:textId="77777777" w:rsidR="00254860" w:rsidRPr="001D0AB6" w:rsidRDefault="00254860" w:rsidP="007104B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2662AF" w14:textId="77777777" w:rsidR="00254860" w:rsidRPr="001D0AB6" w:rsidRDefault="00254860" w:rsidP="007104B9">
            <w:pPr>
              <w:ind w:hanging="2"/>
              <w:rPr>
                <w:rFonts w:ascii="Arial" w:hAnsi="Arial"/>
                <w:b/>
              </w:rPr>
            </w:pPr>
            <w:r w:rsidRPr="001D0AB6">
              <w:rPr>
                <w:rFonts w:ascii="Arial" w:hAnsi="Arial"/>
                <w:b/>
              </w:rPr>
              <w:t>Comment Summary</w:t>
            </w:r>
          </w:p>
        </w:tc>
      </w:tr>
      <w:tr w:rsidR="00254860" w:rsidRPr="001D0AB6" w14:paraId="7A8D72AB"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2DC93F" w14:textId="4BB16190" w:rsidR="00254860" w:rsidRPr="001D0AB6" w:rsidRDefault="00254860" w:rsidP="007104B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8E34D3" w14:textId="2B1F0D25" w:rsidR="00254860" w:rsidRPr="001D0AB6" w:rsidRDefault="00254860" w:rsidP="007104B9">
            <w:pPr>
              <w:spacing w:before="120" w:after="120"/>
              <w:rPr>
                <w:rFonts w:ascii="Arial" w:hAnsi="Arial"/>
              </w:rPr>
            </w:pPr>
          </w:p>
        </w:tc>
      </w:tr>
    </w:tbl>
    <w:p w14:paraId="1FC3364B" w14:textId="77777777" w:rsidR="00254860" w:rsidRDefault="002548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D3A10" w14:paraId="35348109" w14:textId="77777777" w:rsidTr="004B489D">
        <w:trPr>
          <w:trHeight w:val="350"/>
        </w:trPr>
        <w:tc>
          <w:tcPr>
            <w:tcW w:w="10440" w:type="dxa"/>
            <w:tcBorders>
              <w:bottom w:val="single" w:sz="4" w:space="0" w:color="auto"/>
            </w:tcBorders>
            <w:shd w:val="clear" w:color="auto" w:fill="FFFFFF"/>
            <w:vAlign w:val="center"/>
          </w:tcPr>
          <w:p w14:paraId="7204977D" w14:textId="77777777" w:rsidR="00AD3A10" w:rsidRDefault="00AD3A10" w:rsidP="004B489D">
            <w:pPr>
              <w:pStyle w:val="Header"/>
              <w:jc w:val="center"/>
            </w:pPr>
            <w:r>
              <w:t>Market Rules Notes</w:t>
            </w:r>
          </w:p>
        </w:tc>
      </w:tr>
    </w:tbl>
    <w:p w14:paraId="3A46FC07" w14:textId="77777777" w:rsidR="00AD3A10" w:rsidRPr="007C6A37" w:rsidRDefault="00AD3A10" w:rsidP="00AD3A10">
      <w:pPr>
        <w:pStyle w:val="NormalArial"/>
        <w:spacing w:before="120" w:after="120"/>
      </w:pPr>
      <w:r w:rsidRPr="007C6A37">
        <w:t xml:space="preserve">Please note the following </w:t>
      </w:r>
      <w:r>
        <w:t>NP</w:t>
      </w:r>
      <w:r w:rsidRPr="007C6A37">
        <w:t>RR</w:t>
      </w:r>
      <w:r>
        <w:t>(</w:t>
      </w:r>
      <w:r w:rsidRPr="007C6A37">
        <w:t>s</w:t>
      </w:r>
      <w:r>
        <w:t>)</w:t>
      </w:r>
      <w:r w:rsidRPr="007C6A37">
        <w:t xml:space="preserve"> also propose revisions to the following section</w:t>
      </w:r>
      <w:r>
        <w:t>(</w:t>
      </w:r>
      <w:r w:rsidRPr="007C6A37">
        <w:t>s</w:t>
      </w:r>
      <w:r>
        <w:t>)</w:t>
      </w:r>
      <w:r w:rsidRPr="007C6A37">
        <w:t>:</w:t>
      </w:r>
    </w:p>
    <w:p w14:paraId="503F7681" w14:textId="49AE6693" w:rsidR="00AD3A10" w:rsidRDefault="00AD3A10" w:rsidP="00AD3A10">
      <w:pPr>
        <w:pStyle w:val="NormalArial"/>
        <w:numPr>
          <w:ilvl w:val="0"/>
          <w:numId w:val="21"/>
        </w:numPr>
        <w:spacing w:before="120"/>
      </w:pPr>
      <w:r>
        <w:t xml:space="preserve">NPRR1234, </w:t>
      </w:r>
      <w:r w:rsidRPr="00AD3A10">
        <w:t>Interconnection Requirements for Large Loads and Modeling Standards for Loads 25 MW or Greater</w:t>
      </w:r>
    </w:p>
    <w:p w14:paraId="45B2E84D" w14:textId="13DCE6D2" w:rsidR="00AD3A10" w:rsidRPr="00AD3A10" w:rsidRDefault="00AD3A10" w:rsidP="00AD3A10">
      <w:pPr>
        <w:pStyle w:val="NormalArial"/>
        <w:numPr>
          <w:ilvl w:val="1"/>
          <w:numId w:val="21"/>
        </w:numPr>
      </w:pPr>
      <w:r>
        <w:t>Section 3.15</w:t>
      </w:r>
    </w:p>
    <w:p w14:paraId="0CFAB4AD" w14:textId="77777777" w:rsidR="00AD3A10" w:rsidRPr="00D56D61" w:rsidRDefault="00AD3A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4EDC1E6" w14:textId="77777777" w:rsidR="00A01516" w:rsidRDefault="00A01516" w:rsidP="00A01516">
      <w:pPr>
        <w:pStyle w:val="H2"/>
        <w:ind w:left="907" w:hanging="907"/>
      </w:pPr>
      <w:bookmarkStart w:id="1" w:name="_Toc189040297"/>
      <w:commentRangeStart w:id="2"/>
      <w:r>
        <w:lastRenderedPageBreak/>
        <w:t>3.15</w:t>
      </w:r>
      <w:commentRangeEnd w:id="2"/>
      <w:r w:rsidR="00AD3A10">
        <w:rPr>
          <w:rStyle w:val="CommentReference"/>
          <w:b w:val="0"/>
        </w:rPr>
        <w:commentReference w:id="2"/>
      </w:r>
      <w:r>
        <w:tab/>
        <w:t>Voltage Support</w:t>
      </w:r>
      <w:bookmarkEnd w:id="1"/>
    </w:p>
    <w:p w14:paraId="6034979A" w14:textId="77777777" w:rsidR="00A01516" w:rsidRDefault="00A01516" w:rsidP="00A01516">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01516" w14:paraId="6AEC04FC" w14:textId="77777777" w:rsidTr="0071794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CA8E34F" w14:textId="77777777" w:rsidR="00A01516" w:rsidRDefault="00A01516" w:rsidP="00717945">
            <w:pPr>
              <w:spacing w:before="120" w:after="240"/>
              <w:rPr>
                <w:b/>
                <w:i/>
              </w:rPr>
            </w:pPr>
            <w:r>
              <w:rPr>
                <w:b/>
                <w:i/>
              </w:rPr>
              <w:t>[NPRR1240:  Replace paragraph (i) above with the following upon system implementation:]</w:t>
            </w:r>
          </w:p>
          <w:p w14:paraId="56252AE9" w14:textId="77777777" w:rsidR="00A01516" w:rsidRPr="007F7DC3" w:rsidRDefault="00A01516" w:rsidP="00717945">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7B88174D" w14:textId="77777777" w:rsidR="00A01516" w:rsidRDefault="00A01516" w:rsidP="00A01516">
      <w:pPr>
        <w:pStyle w:val="BodyTextNumbered"/>
        <w:spacing w:before="240"/>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EF2EA92" w14:textId="77777777" w:rsidR="00A01516" w:rsidRPr="000050EA" w:rsidRDefault="00A01516" w:rsidP="00A01516">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381DB7C9" w14:textId="77777777" w:rsidR="00A01516" w:rsidRPr="0091754B" w:rsidRDefault="00A01516" w:rsidP="00A0151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67205E34" w14:textId="77777777" w:rsidR="00A01516" w:rsidRPr="0091754B" w:rsidRDefault="00A01516" w:rsidP="00A0151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FCAD5F8" w14:textId="77777777" w:rsidR="00A01516" w:rsidRPr="0091754B" w:rsidRDefault="00A01516" w:rsidP="00A0151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037F6636" w14:textId="77777777" w:rsidR="00A01516" w:rsidRPr="0091754B" w:rsidRDefault="00A01516" w:rsidP="00A0151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4980D44C" w14:textId="77777777" w:rsidR="00A01516" w:rsidRPr="0091754B" w:rsidRDefault="00A01516" w:rsidP="00A01516">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6E5D47AA" w14:textId="77777777" w:rsidR="00A01516" w:rsidRDefault="00A01516" w:rsidP="00A0151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79D60FB2" w14:textId="64AFBF98" w:rsidR="001B692E" w:rsidRDefault="00A01516" w:rsidP="00A01516">
      <w:pPr>
        <w:pStyle w:val="BodyTextNumbered"/>
        <w:ind w:left="1440"/>
        <w:rPr>
          <w:ins w:id="3" w:author="Occidental Chemical Corporation" w:date="2025-02-05T09:41:00Z"/>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5BAB35D" w14:textId="71289DA7" w:rsidR="00EF74CB" w:rsidRDefault="00571144" w:rsidP="00366213">
      <w:pPr>
        <w:pStyle w:val="BodyTextNumbered"/>
        <w:ind w:left="1440"/>
      </w:pPr>
      <w:ins w:id="4" w:author="Occidental Chemical Corporation" w:date="2025-02-05T09:54:00Z">
        <w:r>
          <w:t>(g)</w:t>
        </w:r>
        <w:r>
          <w:tab/>
          <w:t>A Generation Resource that is part of a Private Use Network will be deemed to comply with paragraphs (a) and (b) above if the Generation Resource meets the power factor requirements when measured individually (i.e.</w:t>
        </w:r>
      </w:ins>
      <w:ins w:id="5" w:author="Occidental Chemical Corporation" w:date="2025-02-05T13:02:00Z">
        <w:r w:rsidR="002156AD">
          <w:t>,</w:t>
        </w:r>
      </w:ins>
      <w:ins w:id="6" w:author="Occidental Chemical Corporation" w:date="2025-02-05T09:54:00Z">
        <w:r>
          <w:t xml:space="preserve"> without considering any VAr consumption by the </w:t>
        </w:r>
      </w:ins>
      <w:ins w:id="7" w:author="Occidental Chemical Corporation" w:date="2025-02-05T14:12:00Z">
        <w:r w:rsidR="00D76DAD">
          <w:t>l</w:t>
        </w:r>
      </w:ins>
      <w:ins w:id="8" w:author="Occidental Chemical Corporation" w:date="2025-02-05T09:54:00Z">
        <w:r>
          <w:t xml:space="preserve">oad within the Private Use Network), and the </w:t>
        </w:r>
      </w:ins>
      <w:ins w:id="9" w:author="Occidental Chemical Corporation" w:date="2025-02-05T14:12:00Z">
        <w:r w:rsidR="00D76DAD">
          <w:t>l</w:t>
        </w:r>
      </w:ins>
      <w:ins w:id="10" w:author="Occidental Chemical Corporation" w:date="2025-02-05T09:54:00Z">
        <w:r>
          <w:t xml:space="preserve">oad complies with the power factor requirements for retail </w:t>
        </w:r>
      </w:ins>
      <w:ins w:id="11" w:author="Occidental Chemical Corporation" w:date="2025-02-05T14:12:00Z">
        <w:r w:rsidR="00D76DAD">
          <w:t>C</w:t>
        </w:r>
      </w:ins>
      <w:ins w:id="12" w:author="Occidental Chemical Corporation" w:date="2025-02-05T09:54:00Z">
        <w:r>
          <w:t xml:space="preserve">ustomers in the applicable tariff for retail delivery service when measured individually. </w:t>
        </w:r>
      </w:ins>
    </w:p>
    <w:p w14:paraId="2B002C2B" w14:textId="77777777" w:rsidR="00A01516" w:rsidRDefault="00A01516" w:rsidP="00A01516">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40AB3B8C" w14:textId="77777777" w:rsidR="00A01516" w:rsidRPr="000050EA" w:rsidRDefault="00A01516" w:rsidP="00A01516">
      <w:pPr>
        <w:spacing w:after="240"/>
        <w:ind w:left="720" w:hanging="720"/>
        <w:rPr>
          <w:iCs/>
        </w:rPr>
      </w:pPr>
      <w:r w:rsidRPr="000050EA">
        <w:rPr>
          <w:iCs/>
        </w:rPr>
        <w:lastRenderedPageBreak/>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0418401B" w14:textId="77777777" w:rsidR="00A01516" w:rsidRDefault="00A01516" w:rsidP="00A01516">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316001E8" w14:textId="77777777" w:rsidR="00A01516" w:rsidRPr="00B5256C" w:rsidRDefault="00A01516" w:rsidP="00A44029">
      <w:pPr>
        <w:pStyle w:val="List"/>
        <w:ind w:left="1440"/>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w:t>
      </w:r>
      <w:proofErr w:type="gramStart"/>
      <w:r w:rsidRPr="002C5FC4">
        <w:t>Profiles, or</w:t>
      </w:r>
      <w:proofErr w:type="gramEnd"/>
      <w:r w:rsidRPr="002C5FC4">
        <w:t xml:space="preserve">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4B3600AA" w14:textId="77777777" w:rsidR="00A01516" w:rsidRPr="00B5256C" w:rsidRDefault="00A01516" w:rsidP="00A44029">
      <w:pPr>
        <w:pStyle w:val="List2"/>
        <w:ind w:left="2160"/>
      </w:pPr>
      <w:r w:rsidRPr="00B5256C">
        <w:t>(i)</w:t>
      </w:r>
      <w:r w:rsidRPr="00B5256C">
        <w:tab/>
        <w:t>Existing Non-Exempt WGRs shall submit the engineering study results or testing results to ERCOT no later than five Business Days after its completion</w:t>
      </w:r>
      <w:r>
        <w:t>.</w:t>
      </w:r>
    </w:p>
    <w:p w14:paraId="71C45C5C" w14:textId="77777777" w:rsidR="00A01516" w:rsidRPr="00B5256C" w:rsidRDefault="00A01516" w:rsidP="00A44029">
      <w:pPr>
        <w:pStyle w:val="List2"/>
        <w:ind w:left="2160"/>
      </w:pPr>
      <w:r w:rsidRPr="00B5256C">
        <w:t>(ii)</w:t>
      </w:r>
      <w:r w:rsidRPr="00B5256C">
        <w:tab/>
        <w:t xml:space="preserve">Existing Non-Exempt WGRs shall update </w:t>
      </w:r>
      <w:proofErr w:type="gramStart"/>
      <w:r w:rsidRPr="00B5256C">
        <w:t>any and all</w:t>
      </w:r>
      <w:proofErr w:type="gramEnd"/>
      <w:r w:rsidRPr="00B5256C">
        <w:t xml:space="preserve"> Resource </w:t>
      </w:r>
      <w:r>
        <w:t>R</w:t>
      </w:r>
      <w:r w:rsidRPr="00B5256C">
        <w:t xml:space="preserve">egistration </w:t>
      </w:r>
      <w:r>
        <w:t xml:space="preserve">data </w:t>
      </w:r>
      <w:r w:rsidRPr="00B5256C">
        <w:t>regarding their Reactive Power capability documented by the engineering study results or testing results</w:t>
      </w:r>
      <w:r>
        <w:t>.</w:t>
      </w:r>
    </w:p>
    <w:p w14:paraId="15183720" w14:textId="77777777" w:rsidR="00A01516" w:rsidRPr="00B5256C" w:rsidRDefault="00A01516" w:rsidP="00A44029">
      <w:pPr>
        <w:pStyle w:val="List2"/>
        <w:ind w:left="2160"/>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w:t>
      </w:r>
      <w:r w:rsidRPr="00B5256C">
        <w:lastRenderedPageBreak/>
        <w:t xml:space="preserve">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5D078A49" w14:textId="77777777" w:rsidR="00A01516" w:rsidRPr="00B5256C" w:rsidRDefault="00A01516" w:rsidP="00A44029">
      <w:pPr>
        <w:pStyle w:val="List2"/>
        <w:ind w:left="2160"/>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550ED30" w14:textId="77777777" w:rsidR="00A01516" w:rsidRPr="00B5256C" w:rsidRDefault="00A01516" w:rsidP="00A01516">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0CA7F5AD" w14:textId="77777777" w:rsidR="00A01516" w:rsidRDefault="00A01516" w:rsidP="00A01516">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28899E8" w14:textId="77777777" w:rsidR="00A01516" w:rsidRDefault="00A01516" w:rsidP="00A01516">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D852BA0" w14:textId="77777777" w:rsidR="00A01516" w:rsidRDefault="00A01516" w:rsidP="00A01516">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28E78ADE" w14:textId="77777777" w:rsidR="00A01516" w:rsidRDefault="00A01516" w:rsidP="00A01516">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w:t>
      </w:r>
      <w:r w:rsidRPr="0091754B">
        <w:lastRenderedPageBreak/>
        <w:t>discretion, either approve or deny a specific proposal, provided that in either case, ERCOT shall provide the submitter an explanation of its decision.</w:t>
      </w:r>
    </w:p>
    <w:p w14:paraId="55C7364C" w14:textId="77777777" w:rsidR="00A01516" w:rsidRDefault="00A01516" w:rsidP="00A01516">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67ADEAB" w14:textId="77777777" w:rsidR="00A01516" w:rsidRDefault="00A01516" w:rsidP="00A01516">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2BD36E3" w14:textId="77777777" w:rsidR="00A01516" w:rsidRDefault="00A01516" w:rsidP="00A01516">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6FEF8A76" w14:textId="77777777" w:rsidR="00A01516" w:rsidRDefault="00A01516" w:rsidP="00A01516">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539FD590" w14:textId="77777777" w:rsidR="00A01516" w:rsidRDefault="00A01516" w:rsidP="00A44029">
      <w:pPr>
        <w:pStyle w:val="List"/>
        <w:ind w:left="1440"/>
      </w:pPr>
      <w:r>
        <w:t>(a)</w:t>
      </w:r>
      <w:r>
        <w:tab/>
        <w:t xml:space="preserve">The number of wind turbines that are not able to communicate and whose status is unknown; and </w:t>
      </w:r>
    </w:p>
    <w:p w14:paraId="35D0E987" w14:textId="77777777" w:rsidR="00A01516" w:rsidRDefault="00A01516" w:rsidP="00A44029">
      <w:pPr>
        <w:pStyle w:val="List"/>
        <w:ind w:left="1440"/>
      </w:pPr>
      <w:r>
        <w:t>(b)</w:t>
      </w:r>
      <w:r>
        <w:tab/>
        <w:t>The number of wind turbines out of service and not available for operation.</w:t>
      </w:r>
    </w:p>
    <w:p w14:paraId="2A9BAF52" w14:textId="77777777" w:rsidR="00A01516" w:rsidRPr="000E70A9" w:rsidRDefault="00A01516" w:rsidP="00A01516">
      <w:pPr>
        <w:spacing w:after="240"/>
        <w:ind w:left="720" w:hanging="720"/>
      </w:pPr>
      <w:r w:rsidRPr="000E70A9">
        <w:t>(1</w:t>
      </w:r>
      <w:r>
        <w:t>6</w:t>
      </w:r>
      <w:r w:rsidRPr="000E70A9">
        <w:t>)</w:t>
      </w:r>
      <w:r w:rsidRPr="000E70A9">
        <w:tab/>
      </w:r>
      <w:r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31A19702" w14:textId="77777777" w:rsidR="00A01516" w:rsidRPr="000E70A9" w:rsidRDefault="00A01516" w:rsidP="00A01516">
      <w:pPr>
        <w:spacing w:after="240"/>
        <w:ind w:left="1440" w:hanging="720"/>
      </w:pPr>
      <w:r w:rsidRPr="000E70A9">
        <w:t>(a)</w:t>
      </w:r>
      <w:r w:rsidRPr="000E70A9">
        <w:tab/>
        <w:t>The capacity of PV equipment that is not able to communicate and whose status is unknown; and</w:t>
      </w:r>
    </w:p>
    <w:p w14:paraId="1F2B06BD" w14:textId="77777777" w:rsidR="00A01516" w:rsidRDefault="00A01516" w:rsidP="00A44029">
      <w:pPr>
        <w:pStyle w:val="List"/>
        <w:ind w:left="1440"/>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1516" w14:paraId="6AACA8FE" w14:textId="77777777" w:rsidTr="00717945">
        <w:tc>
          <w:tcPr>
            <w:tcW w:w="9350" w:type="dxa"/>
            <w:tcBorders>
              <w:top w:val="single" w:sz="4" w:space="0" w:color="auto"/>
              <w:left w:val="single" w:sz="4" w:space="0" w:color="auto"/>
              <w:bottom w:val="single" w:sz="4" w:space="0" w:color="auto"/>
              <w:right w:val="single" w:sz="4" w:space="0" w:color="auto"/>
            </w:tcBorders>
            <w:shd w:val="clear" w:color="auto" w:fill="D9D9D9"/>
          </w:tcPr>
          <w:p w14:paraId="50AE406C" w14:textId="77777777" w:rsidR="00A01516" w:rsidRDefault="00A01516" w:rsidP="00717945">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47EA5F2D" w14:textId="77777777" w:rsidR="00A01516" w:rsidRPr="00EE66C8" w:rsidRDefault="00A01516" w:rsidP="00717945">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52296D" w14:textId="77777777" w:rsidR="00A01516" w:rsidRPr="00EE66C8" w:rsidRDefault="00A01516" w:rsidP="00717945">
            <w:pPr>
              <w:spacing w:after="240"/>
              <w:ind w:left="1440" w:hanging="720"/>
            </w:pPr>
            <w:r w:rsidRPr="00EE66C8">
              <w:lastRenderedPageBreak/>
              <w:t>(a)</w:t>
            </w:r>
            <w:r w:rsidRPr="00EE66C8">
              <w:tab/>
              <w:t xml:space="preserve">The capacity of </w:t>
            </w:r>
            <w:r>
              <w:t xml:space="preserve">any </w:t>
            </w:r>
            <w:r w:rsidRPr="00EE66C8">
              <w:t xml:space="preserve">PV generation equipment that is not able to communicate and whose status is unknown; </w:t>
            </w:r>
          </w:p>
          <w:p w14:paraId="3C0BF98A" w14:textId="77777777" w:rsidR="00A01516" w:rsidRPr="00EE66C8" w:rsidRDefault="00A01516" w:rsidP="00717945">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3270ECCA" w14:textId="77777777" w:rsidR="00A01516" w:rsidRPr="00EE66C8" w:rsidRDefault="00A01516" w:rsidP="00717945">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3138CA11" w14:textId="77777777" w:rsidR="00A01516" w:rsidRPr="004D1650" w:rsidRDefault="00A01516" w:rsidP="00717945">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CDC08AA" w14:textId="77777777" w:rsidR="00A01516" w:rsidRDefault="00A01516" w:rsidP="00A01516">
      <w:pPr>
        <w:pStyle w:val="BodyTextNumbered"/>
        <w:spacing w:before="240"/>
      </w:pPr>
      <w:r>
        <w:lastRenderedPageBreak/>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035099FA" w14:textId="79AAA6DB"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2-05T12:44:00Z" w:initials="JT">
    <w:p w14:paraId="2BF4A6DB" w14:textId="76AA4441" w:rsidR="00AD3A10" w:rsidRDefault="00AD3A10" w:rsidP="00AD3A10">
      <w:pPr>
        <w:pStyle w:val="CommentText"/>
      </w:pPr>
      <w:r>
        <w:rPr>
          <w:rStyle w:val="CommentReference"/>
        </w:rPr>
        <w:annotationRef/>
      </w:r>
      <w:r>
        <w:t>Please note NPRR1234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F4A6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1AFE32" w16cex:dateUtc="2025-02-05T1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F4A6DB" w16cid:durableId="561AFE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F3E1" w14:textId="77777777" w:rsidR="007C7C04" w:rsidRDefault="007C7C04">
      <w:r>
        <w:separator/>
      </w:r>
    </w:p>
  </w:endnote>
  <w:endnote w:type="continuationSeparator" w:id="0">
    <w:p w14:paraId="5A234EBE" w14:textId="77777777" w:rsidR="007C7C04" w:rsidRDefault="007C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88BC9D8" w:rsidR="00D176CF" w:rsidRDefault="00A21E3C">
    <w:pPr>
      <w:pStyle w:val="Footer"/>
      <w:tabs>
        <w:tab w:val="clear" w:pos="4320"/>
        <w:tab w:val="clear" w:pos="8640"/>
        <w:tab w:val="right" w:pos="9360"/>
      </w:tabs>
      <w:rPr>
        <w:rFonts w:ascii="Arial" w:hAnsi="Arial" w:cs="Arial"/>
        <w:sz w:val="18"/>
      </w:rPr>
    </w:pPr>
    <w:r>
      <w:rPr>
        <w:rFonts w:ascii="Arial" w:hAnsi="Arial" w:cs="Arial"/>
        <w:sz w:val="18"/>
      </w:rPr>
      <w:t>1272</w:t>
    </w:r>
    <w:r w:rsidR="00D176CF">
      <w:rPr>
        <w:rFonts w:ascii="Arial" w:hAnsi="Arial" w:cs="Arial"/>
        <w:sz w:val="18"/>
      </w:rPr>
      <w:t>NPRR</w:t>
    </w:r>
    <w:r w:rsidR="00A404CE">
      <w:rPr>
        <w:rFonts w:ascii="Arial" w:hAnsi="Arial" w:cs="Arial"/>
        <w:sz w:val="18"/>
      </w:rPr>
      <w:t>-</w:t>
    </w:r>
    <w:r w:rsidR="00254860">
      <w:rPr>
        <w:rFonts w:ascii="Arial" w:hAnsi="Arial" w:cs="Arial"/>
        <w:sz w:val="18"/>
      </w:rPr>
      <w:t>03 PRS Report</w:t>
    </w:r>
    <w:r w:rsidR="00D176CF">
      <w:rPr>
        <w:rFonts w:ascii="Arial" w:hAnsi="Arial" w:cs="Arial"/>
        <w:sz w:val="18"/>
      </w:rPr>
      <w:t xml:space="preserve"> </w:t>
    </w:r>
    <w:r w:rsidR="00254860">
      <w:rPr>
        <w:rFonts w:ascii="Arial" w:hAnsi="Arial" w:cs="Arial"/>
        <w:sz w:val="18"/>
      </w:rPr>
      <w:t>031225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03735" w14:textId="77777777" w:rsidR="007C7C04" w:rsidRDefault="007C7C04">
      <w:r>
        <w:separator/>
      </w:r>
    </w:p>
  </w:footnote>
  <w:footnote w:type="continuationSeparator" w:id="0">
    <w:p w14:paraId="118D9993" w14:textId="77777777" w:rsidR="007C7C04" w:rsidRDefault="007C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84D0385" w:rsidR="00D176CF" w:rsidRDefault="0025486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4"/>
  </w:num>
  <w:num w:numId="15" w16cid:durableId="1265773267">
    <w:abstractNumId w:val="6"/>
  </w:num>
  <w:num w:numId="16" w16cid:durableId="304939696">
    <w:abstractNumId w:val="9"/>
  </w:num>
  <w:num w:numId="17" w16cid:durableId="1837302691">
    <w:abstractNumId w:val="10"/>
  </w:num>
  <w:num w:numId="18" w16cid:durableId="2140175323">
    <w:abstractNumId w:val="5"/>
  </w:num>
  <w:num w:numId="19" w16cid:durableId="731661008">
    <w:abstractNumId w:val="8"/>
  </w:num>
  <w:num w:numId="20" w16cid:durableId="1512917052">
    <w:abstractNumId w:val="2"/>
  </w:num>
  <w:num w:numId="21" w16cid:durableId="16695585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ccidental Chemical Corporation">
    <w15:presenceInfo w15:providerId="AD" w15:userId="S::Melissa_Trevino@oxy.com::221512e7-db7e-4775-87f8-364b630dc5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C44"/>
    <w:rsid w:val="00006711"/>
    <w:rsid w:val="00060A5A"/>
    <w:rsid w:val="00064B44"/>
    <w:rsid w:val="00067FE2"/>
    <w:rsid w:val="0007682E"/>
    <w:rsid w:val="000B214F"/>
    <w:rsid w:val="000D1AEB"/>
    <w:rsid w:val="000D3E64"/>
    <w:rsid w:val="000E2DE3"/>
    <w:rsid w:val="000F13C5"/>
    <w:rsid w:val="00105A36"/>
    <w:rsid w:val="001313B4"/>
    <w:rsid w:val="0014546D"/>
    <w:rsid w:val="001500D9"/>
    <w:rsid w:val="00156DB7"/>
    <w:rsid w:val="00157228"/>
    <w:rsid w:val="00160C3C"/>
    <w:rsid w:val="00176375"/>
    <w:rsid w:val="0017783C"/>
    <w:rsid w:val="00185A0C"/>
    <w:rsid w:val="0019314C"/>
    <w:rsid w:val="001B091F"/>
    <w:rsid w:val="001B692E"/>
    <w:rsid w:val="001F38F0"/>
    <w:rsid w:val="002156AD"/>
    <w:rsid w:val="00222104"/>
    <w:rsid w:val="00236A98"/>
    <w:rsid w:val="00237430"/>
    <w:rsid w:val="00254860"/>
    <w:rsid w:val="0026307D"/>
    <w:rsid w:val="00276A99"/>
    <w:rsid w:val="00286AD9"/>
    <w:rsid w:val="00292760"/>
    <w:rsid w:val="002966F3"/>
    <w:rsid w:val="002B69F3"/>
    <w:rsid w:val="002B763A"/>
    <w:rsid w:val="002D382A"/>
    <w:rsid w:val="002E618D"/>
    <w:rsid w:val="002F1EDD"/>
    <w:rsid w:val="003013F2"/>
    <w:rsid w:val="0030232A"/>
    <w:rsid w:val="00305834"/>
    <w:rsid w:val="0030694A"/>
    <w:rsid w:val="003069F4"/>
    <w:rsid w:val="00360920"/>
    <w:rsid w:val="00366213"/>
    <w:rsid w:val="00384709"/>
    <w:rsid w:val="00386C35"/>
    <w:rsid w:val="003A3D77"/>
    <w:rsid w:val="003B5AED"/>
    <w:rsid w:val="003B5BB9"/>
    <w:rsid w:val="003C36FA"/>
    <w:rsid w:val="003C6B7B"/>
    <w:rsid w:val="004135BD"/>
    <w:rsid w:val="004302A4"/>
    <w:rsid w:val="004463BA"/>
    <w:rsid w:val="004822D4"/>
    <w:rsid w:val="0049290B"/>
    <w:rsid w:val="004A4451"/>
    <w:rsid w:val="004D3958"/>
    <w:rsid w:val="004E4D34"/>
    <w:rsid w:val="004F68AA"/>
    <w:rsid w:val="005008DF"/>
    <w:rsid w:val="005045D0"/>
    <w:rsid w:val="00534C6C"/>
    <w:rsid w:val="00555554"/>
    <w:rsid w:val="00556C10"/>
    <w:rsid w:val="00561A86"/>
    <w:rsid w:val="0056217A"/>
    <w:rsid w:val="00563558"/>
    <w:rsid w:val="00571144"/>
    <w:rsid w:val="00577AE7"/>
    <w:rsid w:val="005806CF"/>
    <w:rsid w:val="005841C0"/>
    <w:rsid w:val="00590724"/>
    <w:rsid w:val="0059260F"/>
    <w:rsid w:val="005E5074"/>
    <w:rsid w:val="00612E4F"/>
    <w:rsid w:val="00613501"/>
    <w:rsid w:val="006146CB"/>
    <w:rsid w:val="00615D5E"/>
    <w:rsid w:val="00622E99"/>
    <w:rsid w:val="00625E5D"/>
    <w:rsid w:val="00657C61"/>
    <w:rsid w:val="006600DF"/>
    <w:rsid w:val="0066255B"/>
    <w:rsid w:val="0066370F"/>
    <w:rsid w:val="006734D9"/>
    <w:rsid w:val="006A0784"/>
    <w:rsid w:val="006A697B"/>
    <w:rsid w:val="006B4084"/>
    <w:rsid w:val="006B4DDE"/>
    <w:rsid w:val="006E4597"/>
    <w:rsid w:val="00743968"/>
    <w:rsid w:val="0075436D"/>
    <w:rsid w:val="00785415"/>
    <w:rsid w:val="00786294"/>
    <w:rsid w:val="00791CB9"/>
    <w:rsid w:val="00793130"/>
    <w:rsid w:val="00797DEE"/>
    <w:rsid w:val="007A1580"/>
    <w:rsid w:val="007A1BE1"/>
    <w:rsid w:val="007B3233"/>
    <w:rsid w:val="007B5A42"/>
    <w:rsid w:val="007C199B"/>
    <w:rsid w:val="007C7C04"/>
    <w:rsid w:val="007D3073"/>
    <w:rsid w:val="007D64B9"/>
    <w:rsid w:val="007D72D4"/>
    <w:rsid w:val="007E0452"/>
    <w:rsid w:val="008070C0"/>
    <w:rsid w:val="00811C12"/>
    <w:rsid w:val="00845778"/>
    <w:rsid w:val="00875BBD"/>
    <w:rsid w:val="008863B3"/>
    <w:rsid w:val="00887E28"/>
    <w:rsid w:val="008D5C3A"/>
    <w:rsid w:val="008E2870"/>
    <w:rsid w:val="008E6DA2"/>
    <w:rsid w:val="008F6DD5"/>
    <w:rsid w:val="009027FB"/>
    <w:rsid w:val="00907B1E"/>
    <w:rsid w:val="009348C2"/>
    <w:rsid w:val="00943AFD"/>
    <w:rsid w:val="00963A51"/>
    <w:rsid w:val="00983B6E"/>
    <w:rsid w:val="009936F8"/>
    <w:rsid w:val="009A3772"/>
    <w:rsid w:val="009D17F0"/>
    <w:rsid w:val="00A01516"/>
    <w:rsid w:val="00A17E90"/>
    <w:rsid w:val="00A21E3C"/>
    <w:rsid w:val="00A26663"/>
    <w:rsid w:val="00A404CE"/>
    <w:rsid w:val="00A42796"/>
    <w:rsid w:val="00A44029"/>
    <w:rsid w:val="00A5311D"/>
    <w:rsid w:val="00AA3C1D"/>
    <w:rsid w:val="00AD3A10"/>
    <w:rsid w:val="00AD3B58"/>
    <w:rsid w:val="00AF56C6"/>
    <w:rsid w:val="00AF7CB2"/>
    <w:rsid w:val="00B00D04"/>
    <w:rsid w:val="00B02606"/>
    <w:rsid w:val="00B032E8"/>
    <w:rsid w:val="00B256AD"/>
    <w:rsid w:val="00B41EE8"/>
    <w:rsid w:val="00B570A2"/>
    <w:rsid w:val="00B57F96"/>
    <w:rsid w:val="00B67892"/>
    <w:rsid w:val="00BA4D33"/>
    <w:rsid w:val="00BC2D06"/>
    <w:rsid w:val="00BD13F3"/>
    <w:rsid w:val="00C4334C"/>
    <w:rsid w:val="00C744EB"/>
    <w:rsid w:val="00C84727"/>
    <w:rsid w:val="00C90702"/>
    <w:rsid w:val="00C917FF"/>
    <w:rsid w:val="00C9766A"/>
    <w:rsid w:val="00CA5F51"/>
    <w:rsid w:val="00CC4F39"/>
    <w:rsid w:val="00CD544C"/>
    <w:rsid w:val="00CF4256"/>
    <w:rsid w:val="00D04FE8"/>
    <w:rsid w:val="00D176CF"/>
    <w:rsid w:val="00D17AD5"/>
    <w:rsid w:val="00D271E3"/>
    <w:rsid w:val="00D37237"/>
    <w:rsid w:val="00D47A80"/>
    <w:rsid w:val="00D76DAD"/>
    <w:rsid w:val="00D85807"/>
    <w:rsid w:val="00D87349"/>
    <w:rsid w:val="00D91EE9"/>
    <w:rsid w:val="00D9627A"/>
    <w:rsid w:val="00D97220"/>
    <w:rsid w:val="00DC684E"/>
    <w:rsid w:val="00E046A4"/>
    <w:rsid w:val="00E12E1D"/>
    <w:rsid w:val="00E14D47"/>
    <w:rsid w:val="00E1641C"/>
    <w:rsid w:val="00E26708"/>
    <w:rsid w:val="00E34958"/>
    <w:rsid w:val="00E37AB0"/>
    <w:rsid w:val="00E71C39"/>
    <w:rsid w:val="00EA56E6"/>
    <w:rsid w:val="00EA694D"/>
    <w:rsid w:val="00EC335F"/>
    <w:rsid w:val="00EC48FB"/>
    <w:rsid w:val="00ED3965"/>
    <w:rsid w:val="00EF232A"/>
    <w:rsid w:val="00EF74CB"/>
    <w:rsid w:val="00F05A69"/>
    <w:rsid w:val="00F25F94"/>
    <w:rsid w:val="00F43FFD"/>
    <w:rsid w:val="00F44236"/>
    <w:rsid w:val="00F52517"/>
    <w:rsid w:val="00F535D7"/>
    <w:rsid w:val="00F54E53"/>
    <w:rsid w:val="00F75CF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1516"/>
    <w:rPr>
      <w:iCs/>
      <w:sz w:val="24"/>
    </w:rPr>
  </w:style>
  <w:style w:type="paragraph" w:customStyle="1" w:styleId="BodyTextNumbered">
    <w:name w:val="Body Text Numbered"/>
    <w:basedOn w:val="BodyText"/>
    <w:link w:val="BodyTextNumberedChar1"/>
    <w:rsid w:val="00A01516"/>
    <w:pPr>
      <w:ind w:left="720" w:hanging="720"/>
    </w:pPr>
    <w:rPr>
      <w:iCs/>
      <w:szCs w:val="20"/>
    </w:rPr>
  </w:style>
  <w:style w:type="character" w:customStyle="1" w:styleId="H2Char">
    <w:name w:val="H2 Char"/>
    <w:link w:val="H2"/>
    <w:rsid w:val="00A01516"/>
    <w:rPr>
      <w:b/>
      <w:sz w:val="24"/>
    </w:rPr>
  </w:style>
  <w:style w:type="character" w:customStyle="1" w:styleId="HeaderChar">
    <w:name w:val="Header Char"/>
    <w:link w:val="Header"/>
    <w:rsid w:val="00AD3A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elissa_trevino@oxy.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2925</Words>
  <Characters>17095</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19981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Street;Occidental Chemical Corporation</dc:creator>
  <cp:keywords/>
  <cp:lastModifiedBy>Jordan Troublefield</cp:lastModifiedBy>
  <cp:revision>3</cp:revision>
  <cp:lastPrinted>2013-11-15T22:11:00Z</cp:lastPrinted>
  <dcterms:created xsi:type="dcterms:W3CDTF">2025-03-16T18:45:00Z</dcterms:created>
  <dcterms:modified xsi:type="dcterms:W3CDTF">2025-03-16T18:45:00Z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_NewReviewCycle">
    <vt:lpwstr/>
  </property>
  <property fmtid="{D5CDD505-2E9C-101B-9397-08002B2CF9AE}" pid="10" name="_AdHocReviewCycleID">
    <vt:i4>-57249498</vt:i4>
  </property>
  <property fmtid="{D5CDD505-2E9C-101B-9397-08002B2CF9AE}" pid="11" name="_EmailSubject">
    <vt:lpwstr>3PM Deadline: XXXNPRR, Voltage Support at Private Use Networks</vt:lpwstr>
  </property>
  <property fmtid="{D5CDD505-2E9C-101B-9397-08002B2CF9AE}" pid="12" name="_AuthorEmail">
    <vt:lpwstr>Melissa_Trevino@oxy.com</vt:lpwstr>
  </property>
  <property fmtid="{D5CDD505-2E9C-101B-9397-08002B2CF9AE}" pid="13" name="_AuthorEmailDisplayName">
    <vt:lpwstr>Trevino, Melissa</vt:lpwstr>
  </property>
  <property fmtid="{D5CDD505-2E9C-101B-9397-08002B2CF9AE}" pid="14" name="_ReviewingToolsShownOnce">
    <vt:lpwstr/>
  </property>
</Properties>
</file>